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DE514" w14:textId="6AA1C420" w:rsidR="00365567" w:rsidRPr="00AB3DDE" w:rsidRDefault="00365567" w:rsidP="00365567">
      <w:pPr>
        <w:jc w:val="right"/>
        <w:rPr>
          <w:rFonts w:ascii="Arial" w:hAnsi="Arial" w:cs="Arial"/>
        </w:rPr>
      </w:pPr>
      <w:r w:rsidRPr="00AB3DDE">
        <w:rPr>
          <w:rFonts w:ascii="Arial" w:hAnsi="Arial" w:cs="Arial"/>
        </w:rPr>
        <w:t xml:space="preserve">Załącznik nr </w:t>
      </w:r>
      <w:r w:rsidRPr="00010284">
        <w:rPr>
          <w:rFonts w:ascii="Arial" w:hAnsi="Arial" w:cs="Arial"/>
        </w:rPr>
        <w:t>1</w:t>
      </w:r>
      <w:bookmarkStart w:id="0" w:name="_GoBack"/>
      <w:bookmarkEnd w:id="0"/>
    </w:p>
    <w:p w14:paraId="0239FD39" w14:textId="77777777" w:rsidR="00365567" w:rsidRDefault="00365567" w:rsidP="00365567">
      <w:pPr>
        <w:jc w:val="center"/>
        <w:rPr>
          <w:rFonts w:ascii="Arial" w:hAnsi="Arial" w:cs="Arial"/>
          <w:b/>
          <w:bCs/>
        </w:rPr>
      </w:pPr>
    </w:p>
    <w:p w14:paraId="05B415BA" w14:textId="77777777" w:rsidR="00365567" w:rsidRPr="001422F5" w:rsidRDefault="00365567" w:rsidP="00365567">
      <w:pPr>
        <w:jc w:val="center"/>
        <w:rPr>
          <w:rFonts w:ascii="Arial" w:hAnsi="Arial" w:cs="Arial"/>
          <w:b/>
          <w:bCs/>
        </w:rPr>
      </w:pPr>
      <w:r w:rsidRPr="00B340EA">
        <w:rPr>
          <w:rFonts w:ascii="Arial" w:hAnsi="Arial" w:cs="Arial"/>
          <w:b/>
          <w:bCs/>
        </w:rPr>
        <w:t>OPIS PRZEDMIOTU ZAMÓWIENIA</w:t>
      </w:r>
    </w:p>
    <w:p w14:paraId="68B245E1" w14:textId="77777777" w:rsidR="00365567" w:rsidRDefault="00365567" w:rsidP="00365567">
      <w:pPr>
        <w:spacing w:before="240"/>
        <w:rPr>
          <w:rFonts w:ascii="Arial" w:hAnsi="Arial" w:cs="Arial"/>
        </w:rPr>
      </w:pPr>
      <w:r w:rsidRPr="001422F5">
        <w:rPr>
          <w:rFonts w:ascii="Arial" w:hAnsi="Arial" w:cs="Arial"/>
          <w:u w:val="single"/>
        </w:rPr>
        <w:t xml:space="preserve">Nazwa </w:t>
      </w:r>
      <w:bookmarkStart w:id="1" w:name="_Hlk75869148"/>
      <w:r>
        <w:rPr>
          <w:rFonts w:ascii="Arial" w:hAnsi="Arial" w:cs="Arial"/>
          <w:u w:val="single"/>
        </w:rPr>
        <w:t>zadania nr 2:</w:t>
      </w:r>
    </w:p>
    <w:bookmarkEnd w:id="1"/>
    <w:p w14:paraId="1A2FBA3F" w14:textId="77777777" w:rsidR="00365567" w:rsidRDefault="00365567" w:rsidP="00365567">
      <w:pPr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</w:t>
      </w:r>
      <w:r w:rsidRPr="005F01A7">
        <w:rPr>
          <w:rFonts w:ascii="Arial" w:eastAsia="Times New Roman" w:hAnsi="Arial" w:cs="Arial"/>
          <w:b/>
          <w:lang w:eastAsia="pl-PL"/>
        </w:rPr>
        <w:t>ełnienie nadzoru inwestorskiego nad remontem zastawek w obszarze Natura 2000 Pływające Wyspy pod Rekowem PLH220022</w:t>
      </w:r>
      <w:r>
        <w:rPr>
          <w:rFonts w:ascii="Arial" w:eastAsia="Times New Roman" w:hAnsi="Arial" w:cs="Arial"/>
          <w:b/>
          <w:lang w:eastAsia="pl-PL"/>
        </w:rPr>
        <w:t xml:space="preserve"> </w:t>
      </w:r>
    </w:p>
    <w:p w14:paraId="3408D48F" w14:textId="77777777" w:rsidR="00365567" w:rsidRPr="00D06512" w:rsidRDefault="00365567" w:rsidP="00365567">
      <w:pPr>
        <w:spacing w:before="360"/>
        <w:jc w:val="both"/>
        <w:rPr>
          <w:rFonts w:ascii="Arial" w:hAnsi="Arial" w:cs="Arial"/>
          <w:b/>
          <w:u w:val="single"/>
        </w:rPr>
      </w:pPr>
      <w:r w:rsidRPr="00D06512">
        <w:rPr>
          <w:rFonts w:ascii="Arial" w:hAnsi="Arial" w:cs="Arial"/>
          <w:b/>
          <w:u w:val="single"/>
        </w:rPr>
        <w:t>Przedmiot zamówienia</w:t>
      </w:r>
    </w:p>
    <w:p w14:paraId="51CF4B57" w14:textId="77777777" w:rsidR="0036792B" w:rsidRDefault="0036792B" w:rsidP="0036792B">
      <w:pPr>
        <w:numPr>
          <w:ilvl w:val="0"/>
          <w:numId w:val="1"/>
        </w:numPr>
        <w:spacing w:line="240" w:lineRule="atLeast"/>
        <w:ind w:left="426"/>
        <w:jc w:val="both"/>
        <w:rPr>
          <w:rFonts w:ascii="Arial" w:hAnsi="Arial" w:cs="Arial"/>
        </w:rPr>
      </w:pPr>
      <w:r w:rsidRPr="00365567">
        <w:rPr>
          <w:rFonts w:ascii="Arial" w:hAnsi="Arial" w:cs="Arial"/>
        </w:rPr>
        <w:t>Przedmiot zamówienia obejmuje pełnienie nadzoru inwestorskiego nad remontem trzech zastawek drewnianych na rowach melioracyjnych, polegającym na wymianie zniszczonych elementów na nowe, o tych samych parametrach i z tych samych materiałów w obszarze Natura 2000 Pływające Wyspy pod Rekowem PLH220022</w:t>
      </w:r>
      <w:r>
        <w:rPr>
          <w:rFonts w:ascii="Arial" w:hAnsi="Arial" w:cs="Arial"/>
        </w:rPr>
        <w:t>.</w:t>
      </w:r>
    </w:p>
    <w:p w14:paraId="188A16D5" w14:textId="77777777" w:rsidR="0036792B" w:rsidRDefault="0036792B" w:rsidP="0036792B">
      <w:pPr>
        <w:numPr>
          <w:ilvl w:val="0"/>
          <w:numId w:val="1"/>
        </w:numPr>
        <w:spacing w:line="240" w:lineRule="atLeast"/>
        <w:ind w:left="426"/>
        <w:jc w:val="both"/>
        <w:rPr>
          <w:rFonts w:ascii="Arial" w:hAnsi="Arial" w:cs="Arial"/>
        </w:rPr>
      </w:pPr>
      <w:r w:rsidRPr="00365567">
        <w:rPr>
          <w:rFonts w:ascii="Arial" w:hAnsi="Arial" w:cs="Arial"/>
        </w:rPr>
        <w:t xml:space="preserve">Teren inwestycji zlokalizowany jest w obszarze Natura 2000 Pływające Wyspy pod Rekowem PLH220022 i rezerwacie przyrody „Lisia Kępa” w województwie pomorskim, powiecie bytowskim, w gminie Bytów (obręb Sierzno, Rekowo) ok. 2 km na północny wschód od miejscowości Rekowo, działki nr 108 obręb </w:t>
      </w:r>
      <w:proofErr w:type="spellStart"/>
      <w:r w:rsidRPr="00365567">
        <w:rPr>
          <w:rFonts w:ascii="Arial" w:hAnsi="Arial" w:cs="Arial"/>
        </w:rPr>
        <w:t>Sierżno</w:t>
      </w:r>
      <w:proofErr w:type="spellEnd"/>
      <w:r w:rsidRPr="00365567">
        <w:rPr>
          <w:rFonts w:ascii="Arial" w:hAnsi="Arial" w:cs="Arial"/>
        </w:rPr>
        <w:t>, 126 obręb Rekowo.</w:t>
      </w:r>
    </w:p>
    <w:p w14:paraId="049AB523" w14:textId="77777777" w:rsidR="00365567" w:rsidRPr="001422F5" w:rsidRDefault="00D327CB" w:rsidP="0036792B">
      <w:pPr>
        <w:numPr>
          <w:ilvl w:val="0"/>
          <w:numId w:val="1"/>
        </w:numPr>
        <w:spacing w:line="240" w:lineRule="atLeas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Planowane zastawki</w:t>
      </w:r>
      <w:r w:rsidR="00365567" w:rsidRPr="001422F5">
        <w:rPr>
          <w:rFonts w:ascii="Arial" w:hAnsi="Arial" w:cs="Arial"/>
        </w:rPr>
        <w:t xml:space="preserve"> będą zlokalizowane na rowach.</w:t>
      </w:r>
    </w:p>
    <w:p w14:paraId="3E23A554" w14:textId="77777777" w:rsidR="0036792B" w:rsidRDefault="00365567" w:rsidP="0036792B">
      <w:pPr>
        <w:numPr>
          <w:ilvl w:val="0"/>
          <w:numId w:val="1"/>
        </w:numPr>
        <w:spacing w:line="240" w:lineRule="atLeas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Lokalizację inwestycji przedstawi</w:t>
      </w:r>
      <w:r w:rsidR="00D327CB">
        <w:rPr>
          <w:rFonts w:ascii="Arial" w:hAnsi="Arial" w:cs="Arial"/>
        </w:rPr>
        <w:t>ono na mapie w załączniku nr 1</w:t>
      </w:r>
      <w:r w:rsidR="0036792B">
        <w:rPr>
          <w:rFonts w:ascii="Arial" w:hAnsi="Arial" w:cs="Arial"/>
        </w:rPr>
        <w:t>B.1</w:t>
      </w:r>
      <w:r>
        <w:rPr>
          <w:rFonts w:ascii="Arial" w:hAnsi="Arial" w:cs="Arial"/>
        </w:rPr>
        <w:t>.</w:t>
      </w:r>
    </w:p>
    <w:p w14:paraId="788A6865" w14:textId="77777777" w:rsidR="00365567" w:rsidRPr="00693C05" w:rsidRDefault="00365567" w:rsidP="0036792B">
      <w:pPr>
        <w:numPr>
          <w:ilvl w:val="0"/>
          <w:numId w:val="1"/>
        </w:numPr>
        <w:spacing w:line="240" w:lineRule="atLeast"/>
        <w:ind w:left="426"/>
        <w:jc w:val="both"/>
        <w:rPr>
          <w:rFonts w:ascii="Arial" w:hAnsi="Arial" w:cs="Arial"/>
        </w:rPr>
      </w:pPr>
      <w:r w:rsidRPr="00693C05">
        <w:rPr>
          <w:rFonts w:ascii="Arial" w:hAnsi="Arial" w:cs="Arial"/>
        </w:rPr>
        <w:t>Przedmiot zamówienia należy wykonać zgodnie z obowiązującymi przepisami prawa polskiego i UE, w szczególności:</w:t>
      </w:r>
    </w:p>
    <w:p w14:paraId="70D3E592" w14:textId="77777777" w:rsidR="00365567" w:rsidRPr="001422F5" w:rsidRDefault="00365567" w:rsidP="00710CF0">
      <w:pPr>
        <w:numPr>
          <w:ilvl w:val="1"/>
          <w:numId w:val="4"/>
        </w:numPr>
        <w:spacing w:line="240" w:lineRule="atLeast"/>
        <w:jc w:val="both"/>
        <w:rPr>
          <w:rFonts w:ascii="Arial" w:hAnsi="Arial" w:cs="Arial"/>
        </w:rPr>
      </w:pPr>
      <w:r w:rsidRPr="001422F5">
        <w:rPr>
          <w:rFonts w:ascii="Arial" w:hAnsi="Arial" w:cs="Arial"/>
        </w:rPr>
        <w:t>Ustawa z dnia 7 lipca 1994 r. Prawo budowlane (</w:t>
      </w:r>
      <w:proofErr w:type="spellStart"/>
      <w:r w:rsidRPr="001422F5">
        <w:rPr>
          <w:rFonts w:ascii="Arial" w:hAnsi="Arial" w:cs="Arial"/>
        </w:rPr>
        <w:t>t.j</w:t>
      </w:r>
      <w:proofErr w:type="spellEnd"/>
      <w:r w:rsidRPr="001422F5">
        <w:rPr>
          <w:rFonts w:ascii="Arial" w:hAnsi="Arial" w:cs="Arial"/>
        </w:rPr>
        <w:t xml:space="preserve">. Dz. U. </w:t>
      </w:r>
      <w:proofErr w:type="gramStart"/>
      <w:r w:rsidRPr="001422F5">
        <w:rPr>
          <w:rFonts w:ascii="Arial" w:hAnsi="Arial" w:cs="Arial"/>
        </w:rPr>
        <w:t>z</w:t>
      </w:r>
      <w:proofErr w:type="gramEnd"/>
      <w:r w:rsidRPr="001422F5">
        <w:rPr>
          <w:rFonts w:ascii="Arial" w:hAnsi="Arial" w:cs="Arial"/>
        </w:rPr>
        <w:t xml:space="preserve"> 2020 r. poz. 1333 z </w:t>
      </w:r>
      <w:proofErr w:type="spellStart"/>
      <w:r w:rsidRPr="001422F5">
        <w:rPr>
          <w:rFonts w:ascii="Arial" w:hAnsi="Arial" w:cs="Arial"/>
        </w:rPr>
        <w:t>późn</w:t>
      </w:r>
      <w:proofErr w:type="spellEnd"/>
      <w:r w:rsidRPr="001422F5">
        <w:rPr>
          <w:rFonts w:ascii="Arial" w:hAnsi="Arial" w:cs="Arial"/>
        </w:rPr>
        <w:t xml:space="preserve">. </w:t>
      </w:r>
      <w:proofErr w:type="gramStart"/>
      <w:r w:rsidRPr="001422F5">
        <w:rPr>
          <w:rFonts w:ascii="Arial" w:hAnsi="Arial" w:cs="Arial"/>
        </w:rPr>
        <w:t>zm</w:t>
      </w:r>
      <w:proofErr w:type="gramEnd"/>
      <w:r w:rsidRPr="001422F5">
        <w:rPr>
          <w:rFonts w:ascii="Arial" w:hAnsi="Arial" w:cs="Arial"/>
        </w:rPr>
        <w:t>.).</w:t>
      </w:r>
    </w:p>
    <w:p w14:paraId="0C1B0E0D" w14:textId="77777777" w:rsidR="00365567" w:rsidRDefault="00365567" w:rsidP="0036792B">
      <w:pPr>
        <w:spacing w:line="240" w:lineRule="atLeast"/>
        <w:ind w:left="360"/>
        <w:jc w:val="both"/>
        <w:rPr>
          <w:rFonts w:ascii="Arial" w:hAnsi="Arial" w:cs="Arial"/>
        </w:rPr>
      </w:pPr>
      <w:r w:rsidRPr="001422F5">
        <w:rPr>
          <w:rFonts w:ascii="Arial" w:hAnsi="Arial" w:cs="Arial"/>
        </w:rPr>
        <w:t>W przypadku zmiany ww. aktu prawnego w trakcie realizacji umowy, Wykonawca uwzględni te zmiany podczas realizacji zadania.</w:t>
      </w:r>
    </w:p>
    <w:p w14:paraId="04F6AD84" w14:textId="77777777" w:rsidR="00365567" w:rsidRPr="00693C05" w:rsidRDefault="00365567" w:rsidP="00365567">
      <w:pPr>
        <w:spacing w:after="200"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Zakres</w:t>
      </w:r>
      <w:r w:rsidRPr="00D06512">
        <w:rPr>
          <w:rFonts w:ascii="Arial" w:hAnsi="Arial" w:cs="Arial"/>
          <w:b/>
          <w:u w:val="single"/>
        </w:rPr>
        <w:t xml:space="preserve"> zamówienia</w:t>
      </w:r>
    </w:p>
    <w:p w14:paraId="066B5B8D" w14:textId="77777777" w:rsidR="00365567" w:rsidRPr="00D06512" w:rsidRDefault="00365567" w:rsidP="00365567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Usługa nadzoru inwestorskiego będzie podzielona na etapy</w:t>
      </w:r>
      <w:r>
        <w:rPr>
          <w:rFonts w:ascii="Arial" w:hAnsi="Arial" w:cs="Arial"/>
        </w:rPr>
        <w:t>.</w:t>
      </w:r>
    </w:p>
    <w:p w14:paraId="5FA3E558" w14:textId="77777777" w:rsidR="00365567" w:rsidRPr="00D06512" w:rsidRDefault="00365567" w:rsidP="00710CF0">
      <w:pPr>
        <w:numPr>
          <w:ilvl w:val="1"/>
          <w:numId w:val="5"/>
        </w:numPr>
        <w:spacing w:after="120"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 etap –</w:t>
      </w:r>
      <w:r w:rsidRPr="00D065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</w:t>
      </w:r>
      <w:r w:rsidRPr="00D06512">
        <w:rPr>
          <w:rFonts w:ascii="Arial" w:hAnsi="Arial" w:cs="Arial"/>
        </w:rPr>
        <w:t xml:space="preserve">ealizacja inwestycji: </w:t>
      </w:r>
      <w:r>
        <w:rPr>
          <w:rFonts w:ascii="Arial" w:hAnsi="Arial" w:cs="Arial"/>
        </w:rPr>
        <w:t>p</w:t>
      </w:r>
      <w:r w:rsidRPr="00D06512">
        <w:rPr>
          <w:rFonts w:ascii="Arial" w:hAnsi="Arial" w:cs="Arial"/>
        </w:rPr>
        <w:t xml:space="preserve">ełnienie nadzoru inwestorskiego nad robotami hydrotechnicznymi w latach </w:t>
      </w:r>
      <w:r w:rsidRPr="00010284">
        <w:rPr>
          <w:rFonts w:ascii="Arial" w:hAnsi="Arial" w:cs="Arial"/>
        </w:rPr>
        <w:t>2021-22,</w:t>
      </w:r>
      <w:r w:rsidRPr="00D06512">
        <w:rPr>
          <w:rFonts w:ascii="Arial" w:hAnsi="Arial" w:cs="Arial"/>
        </w:rPr>
        <w:t xml:space="preserve"> w tym przekazywanie placu budowy, weryfikacja dokumentów do odbiorów częściowych i końcowych inwestycji</w:t>
      </w:r>
      <w:r>
        <w:rPr>
          <w:rFonts w:ascii="Arial" w:hAnsi="Arial" w:cs="Arial"/>
        </w:rPr>
        <w:t>,</w:t>
      </w:r>
      <w:r w:rsidRPr="00D065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</w:t>
      </w:r>
      <w:r w:rsidRPr="00D06512">
        <w:rPr>
          <w:rFonts w:ascii="Arial" w:hAnsi="Arial" w:cs="Arial"/>
        </w:rPr>
        <w:t>czestniczenie w odbiorach częściowych, końcowych</w:t>
      </w:r>
      <w:r>
        <w:rPr>
          <w:rFonts w:ascii="Arial" w:hAnsi="Arial" w:cs="Arial"/>
        </w:rPr>
        <w:t xml:space="preserve"> oraz dokonywanie </w:t>
      </w:r>
      <w:proofErr w:type="gramStart"/>
      <w:r>
        <w:rPr>
          <w:rFonts w:ascii="Arial" w:hAnsi="Arial" w:cs="Arial"/>
        </w:rPr>
        <w:t>odbiorów</w:t>
      </w:r>
      <w:proofErr w:type="gramEnd"/>
      <w:r>
        <w:rPr>
          <w:rFonts w:ascii="Arial" w:hAnsi="Arial" w:cs="Arial"/>
        </w:rPr>
        <w:t xml:space="preserve"> robót zanikających i ulegających zakryciu</w:t>
      </w:r>
      <w:r w:rsidRPr="00D06512">
        <w:rPr>
          <w:rFonts w:ascii="Arial" w:hAnsi="Arial" w:cs="Arial"/>
        </w:rPr>
        <w:t>.</w:t>
      </w:r>
    </w:p>
    <w:p w14:paraId="2DA258DB" w14:textId="77777777" w:rsidR="00365567" w:rsidRPr="00D06512" w:rsidRDefault="00365567" w:rsidP="00710CF0">
      <w:pPr>
        <w:numPr>
          <w:ilvl w:val="1"/>
          <w:numId w:val="5"/>
        </w:numPr>
        <w:spacing w:after="120"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II etap – e</w:t>
      </w:r>
      <w:r w:rsidRPr="00D06512">
        <w:rPr>
          <w:rFonts w:ascii="Arial" w:hAnsi="Arial" w:cs="Arial"/>
        </w:rPr>
        <w:t xml:space="preserve">ksploatacja: </w:t>
      </w:r>
      <w:r>
        <w:rPr>
          <w:rFonts w:ascii="Arial" w:hAnsi="Arial" w:cs="Arial"/>
        </w:rPr>
        <w:t>n</w:t>
      </w:r>
      <w:r w:rsidRPr="00D06512">
        <w:rPr>
          <w:rFonts w:ascii="Arial" w:hAnsi="Arial" w:cs="Arial"/>
        </w:rPr>
        <w:t>adzór nad eksploatacją urządzeń hydrotechnicznych, w tym m. in. udział w przeglądach gwarancyjnych, nadzór nad usunięciem wad i usterek.</w:t>
      </w:r>
    </w:p>
    <w:p w14:paraId="48379503" w14:textId="5B874BE1" w:rsidR="00BE03BD" w:rsidRPr="00D06512" w:rsidRDefault="00BE03BD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Wykonawca zobowiązuje się pełnić funkcję inspe</w:t>
      </w:r>
      <w:r>
        <w:rPr>
          <w:rFonts w:ascii="Arial" w:hAnsi="Arial" w:cs="Arial"/>
        </w:rPr>
        <w:t>ktora nadzoru inwestorskiego, w </w:t>
      </w:r>
      <w:r w:rsidRPr="00D06512">
        <w:rPr>
          <w:rFonts w:ascii="Arial" w:hAnsi="Arial" w:cs="Arial"/>
        </w:rPr>
        <w:t>zakresie określonym w ustawie z dnia 7 lipca 1994 r. Prawo budowlane (</w:t>
      </w:r>
      <w:proofErr w:type="spellStart"/>
      <w:r w:rsidRPr="00D06512">
        <w:rPr>
          <w:rFonts w:ascii="Arial" w:hAnsi="Arial" w:cs="Arial"/>
        </w:rPr>
        <w:t>t.j</w:t>
      </w:r>
      <w:proofErr w:type="spellEnd"/>
      <w:r w:rsidRPr="00D06512">
        <w:rPr>
          <w:rFonts w:ascii="Arial" w:hAnsi="Arial" w:cs="Arial"/>
        </w:rPr>
        <w:t xml:space="preserve">. Dz. U. </w:t>
      </w:r>
      <w:proofErr w:type="gramStart"/>
      <w:r w:rsidRPr="00D06512">
        <w:rPr>
          <w:rFonts w:ascii="Arial" w:hAnsi="Arial" w:cs="Arial"/>
        </w:rPr>
        <w:t>z</w:t>
      </w:r>
      <w:proofErr w:type="gramEnd"/>
      <w:r w:rsidR="00324B48">
        <w:rPr>
          <w:rFonts w:ascii="Arial" w:hAnsi="Arial" w:cs="Arial"/>
        </w:rPr>
        <w:t> </w:t>
      </w:r>
      <w:r w:rsidRPr="00D06512">
        <w:rPr>
          <w:rFonts w:ascii="Arial" w:hAnsi="Arial" w:cs="Arial"/>
        </w:rPr>
        <w:t xml:space="preserve">2019 r. poz. 1186 z </w:t>
      </w:r>
      <w:proofErr w:type="spellStart"/>
      <w:r w:rsidRPr="00D06512">
        <w:rPr>
          <w:rFonts w:ascii="Arial" w:hAnsi="Arial" w:cs="Arial"/>
        </w:rPr>
        <w:t>późn</w:t>
      </w:r>
      <w:proofErr w:type="spellEnd"/>
      <w:r w:rsidRPr="00D06512">
        <w:rPr>
          <w:rFonts w:ascii="Arial" w:hAnsi="Arial" w:cs="Arial"/>
        </w:rPr>
        <w:t xml:space="preserve">. </w:t>
      </w:r>
      <w:proofErr w:type="gramStart"/>
      <w:r w:rsidRPr="00D06512">
        <w:rPr>
          <w:rFonts w:ascii="Arial" w:hAnsi="Arial" w:cs="Arial"/>
        </w:rPr>
        <w:t>zm</w:t>
      </w:r>
      <w:proofErr w:type="gramEnd"/>
      <w:r w:rsidRPr="00D06512">
        <w:rPr>
          <w:rFonts w:ascii="Arial" w:hAnsi="Arial" w:cs="Arial"/>
        </w:rPr>
        <w:t>.) i innymi obowiązującymi przepisami i Polskimi Normami, zasadami wiedzy technicznej, przy czym do obowiązków Inspektora nadzoru należeć będzie:</w:t>
      </w:r>
    </w:p>
    <w:p w14:paraId="175C6A8F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zapoznanie</w:t>
      </w:r>
      <w:proofErr w:type="gramEnd"/>
      <w:r>
        <w:rPr>
          <w:rFonts w:ascii="Arial" w:hAnsi="Arial" w:cs="Arial"/>
        </w:rPr>
        <w:t xml:space="preserve"> się z dokumentacją projektową i</w:t>
      </w:r>
      <w:r w:rsidRPr="00D06512">
        <w:rPr>
          <w:rFonts w:ascii="Arial" w:hAnsi="Arial" w:cs="Arial"/>
        </w:rPr>
        <w:t xml:space="preserve"> zidentyfikowanie </w:t>
      </w:r>
      <w:r>
        <w:rPr>
          <w:rFonts w:ascii="Arial" w:hAnsi="Arial" w:cs="Arial"/>
        </w:rPr>
        <w:t xml:space="preserve">ewentualnych </w:t>
      </w:r>
      <w:r w:rsidRPr="00D06512">
        <w:rPr>
          <w:rFonts w:ascii="Arial" w:hAnsi="Arial" w:cs="Arial"/>
        </w:rPr>
        <w:t>możliwych zagrożeń dla realizacji inwestycji,</w:t>
      </w:r>
    </w:p>
    <w:p w14:paraId="4F70BAF4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proofErr w:type="gramStart"/>
      <w:r w:rsidRPr="00016621">
        <w:rPr>
          <w:rFonts w:ascii="Arial" w:hAnsi="Arial" w:cs="Arial"/>
        </w:rPr>
        <w:t>stała</w:t>
      </w:r>
      <w:proofErr w:type="gramEnd"/>
      <w:r w:rsidRPr="00016621">
        <w:rPr>
          <w:rFonts w:ascii="Arial" w:hAnsi="Arial" w:cs="Arial"/>
        </w:rPr>
        <w:t xml:space="preserve"> współpraca z osobą sprawującą nadzór autorski</w:t>
      </w:r>
      <w:r>
        <w:rPr>
          <w:rFonts w:ascii="Arial" w:hAnsi="Arial" w:cs="Arial"/>
        </w:rPr>
        <w:t xml:space="preserve"> i uzyskiwanie od niej </w:t>
      </w:r>
      <w:r w:rsidRPr="00D06512">
        <w:rPr>
          <w:rFonts w:ascii="Arial" w:hAnsi="Arial" w:cs="Arial"/>
        </w:rPr>
        <w:t>opinii lub zgody na zmiany dotyczące projektu budowlanego oraz specyfikacji technicznych, a także powiadamiane Zamawiającego w każdym przypadku stwierdzenia jakichkolwiek wad w dokumentacji projektowej,</w:t>
      </w:r>
    </w:p>
    <w:p w14:paraId="32C0F5AA" w14:textId="72C73CB6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 xml:space="preserve">reprezentowanie Zamawiającego na budowie przez sprawowanie kontroli zgodności jej realizacji z projektem, </w:t>
      </w:r>
      <w:ins w:id="2" w:author="Katarzyna Koryśko" w:date="2021-10-14T09:06:00Z">
        <w:r w:rsidR="00E708C9">
          <w:rPr>
            <w:rFonts w:ascii="Arial" w:hAnsi="Arial" w:cs="Arial"/>
          </w:rPr>
          <w:t>zgłoszeniem budowy</w:t>
        </w:r>
      </w:ins>
      <w:r>
        <w:rPr>
          <w:rFonts w:ascii="Arial" w:hAnsi="Arial" w:cs="Arial"/>
        </w:rPr>
        <w:t>, przepisami</w:t>
      </w:r>
      <w:r w:rsidRPr="00D06512">
        <w:rPr>
          <w:rFonts w:ascii="Arial" w:hAnsi="Arial" w:cs="Arial"/>
        </w:rPr>
        <w:t>, normami oraz zasadami wiedzy technicznej,</w:t>
      </w:r>
    </w:p>
    <w:p w14:paraId="2F9D3820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r w:rsidRPr="00D06512">
        <w:rPr>
          <w:rFonts w:ascii="Arial" w:hAnsi="Arial" w:cs="Arial"/>
        </w:rPr>
        <w:t>sprawdzanie jakości wykonywanych robót budowlanych i stosowania przy wykonywaniu tych robót wyrobów</w:t>
      </w:r>
      <w:r w:rsidRPr="00D06512">
        <w:rPr>
          <w:rStyle w:val="alb-s"/>
          <w:rFonts w:ascii="Arial" w:hAnsi="Arial" w:cs="Arial"/>
        </w:rPr>
        <w:t xml:space="preserve"> o należytych właściwościach użytkowych, </w:t>
      </w:r>
      <w:r>
        <w:rPr>
          <w:rFonts w:ascii="Arial" w:hAnsi="Arial" w:cs="Arial"/>
        </w:rPr>
        <w:t xml:space="preserve">a w szczególności zapobieganie zastosowania wyrobów i </w:t>
      </w:r>
      <w:proofErr w:type="gramStart"/>
      <w:r w:rsidRPr="00D06512">
        <w:rPr>
          <w:rFonts w:ascii="Arial" w:hAnsi="Arial" w:cs="Arial"/>
        </w:rPr>
        <w:t>materiałów  budowlanych</w:t>
      </w:r>
      <w:proofErr w:type="gramEnd"/>
      <w:r w:rsidRPr="00D06512">
        <w:rPr>
          <w:rFonts w:ascii="Arial" w:hAnsi="Arial" w:cs="Arial"/>
        </w:rPr>
        <w:t xml:space="preserve">  wadliwych i  nie</w:t>
      </w:r>
      <w:r>
        <w:rPr>
          <w:rFonts w:ascii="Arial" w:hAnsi="Arial" w:cs="Arial"/>
        </w:rPr>
        <w:t xml:space="preserve">  dopuszczonych do stosowania w </w:t>
      </w:r>
      <w:r w:rsidRPr="00D06512">
        <w:rPr>
          <w:rFonts w:ascii="Arial" w:hAnsi="Arial" w:cs="Arial"/>
        </w:rPr>
        <w:t>budownictwie,</w:t>
      </w:r>
    </w:p>
    <w:p w14:paraId="3D7EF466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proofErr w:type="gramStart"/>
      <w:r w:rsidRPr="00D06512">
        <w:rPr>
          <w:rFonts w:ascii="Arial" w:hAnsi="Arial" w:cs="Arial"/>
        </w:rPr>
        <w:t>sprawdzanie</w:t>
      </w:r>
      <w:proofErr w:type="gramEnd"/>
      <w:r w:rsidRPr="00D06512">
        <w:rPr>
          <w:rFonts w:ascii="Arial" w:hAnsi="Arial" w:cs="Arial"/>
        </w:rPr>
        <w:t xml:space="preserve"> i odbiór robót budowlanych ulegających zakryciu lub zanikających, uczestniczenie w próbach i odbiorach technicznych oraz przygotowanie i udział w czynnościach odbioru gotowych obiektów budowlanych i przekazywanie ich do użytkowania,</w:t>
      </w:r>
    </w:p>
    <w:p w14:paraId="4A72BF8D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proofErr w:type="gramStart"/>
      <w:r w:rsidRPr="00D06512">
        <w:rPr>
          <w:rFonts w:ascii="Arial" w:hAnsi="Arial" w:cs="Arial"/>
        </w:rPr>
        <w:t>potwierdzanie</w:t>
      </w:r>
      <w:proofErr w:type="gramEnd"/>
      <w:r w:rsidRPr="00D06512">
        <w:rPr>
          <w:rFonts w:ascii="Arial" w:hAnsi="Arial" w:cs="Arial"/>
        </w:rPr>
        <w:t xml:space="preserve"> wykonania robót oraz usunięcia wad,</w:t>
      </w:r>
    </w:p>
    <w:p w14:paraId="2F2B5D8A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proofErr w:type="gramStart"/>
      <w:r w:rsidRPr="00D06512">
        <w:rPr>
          <w:rFonts w:ascii="Arial" w:hAnsi="Arial" w:cs="Arial"/>
        </w:rPr>
        <w:t>wydawanie</w:t>
      </w:r>
      <w:proofErr w:type="gramEnd"/>
      <w:r w:rsidRPr="00D06512">
        <w:rPr>
          <w:rFonts w:ascii="Arial" w:hAnsi="Arial" w:cs="Arial"/>
        </w:rPr>
        <w:t xml:space="preserve"> kierownikowi budowy lub kierownikowi robót poleceń, potwierdzonych wpisem do dziennika budowy dotyczących: usunięcia nieprawidłowości lub zagrożeń, wykonania prób lub badań, także wymagających odkrycia robót lub elementów zakrytych oraz przedstawienie ekspertyz dotyczących prowadzonych robót budowlanych i dowody dopuszczenia dostosowania w budownictwie wyrobów budowlanych,</w:t>
      </w:r>
    </w:p>
    <w:p w14:paraId="2DB03E64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proofErr w:type="gramStart"/>
      <w:r w:rsidRPr="00D06512">
        <w:rPr>
          <w:rFonts w:ascii="Arial" w:hAnsi="Arial" w:cs="Arial"/>
        </w:rPr>
        <w:t>żądanie</w:t>
      </w:r>
      <w:proofErr w:type="gramEnd"/>
      <w:r w:rsidRPr="00D06512">
        <w:rPr>
          <w:rFonts w:ascii="Arial" w:hAnsi="Arial" w:cs="Arial"/>
        </w:rPr>
        <w:t xml:space="preserve"> od kierownika budowy lub kierownika robót dokonania poprawek bądź ponownego wykonania wadliwie wykonanych robót, a także wstrzymania dalszych robót budowlanych w przypadku, gdyby ich kontynuacja mogła wywołać zagrożenie bądź spowodowa</w:t>
      </w:r>
      <w:r>
        <w:rPr>
          <w:rFonts w:ascii="Arial" w:hAnsi="Arial" w:cs="Arial"/>
        </w:rPr>
        <w:t>ć niedopuszczalną niezgodność z </w:t>
      </w:r>
      <w:r w:rsidRPr="00D06512">
        <w:rPr>
          <w:rFonts w:ascii="Arial" w:hAnsi="Arial" w:cs="Arial"/>
        </w:rPr>
        <w:t>projektem lub pozwoleniem na budowę,</w:t>
      </w:r>
    </w:p>
    <w:p w14:paraId="5D565233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proofErr w:type="gramStart"/>
      <w:r w:rsidRPr="00D06512">
        <w:rPr>
          <w:rFonts w:ascii="Arial" w:hAnsi="Arial" w:cs="Arial"/>
        </w:rPr>
        <w:t>przybycie</w:t>
      </w:r>
      <w:proofErr w:type="gramEnd"/>
      <w:r w:rsidRPr="00D06512">
        <w:rPr>
          <w:rFonts w:ascii="Arial" w:hAnsi="Arial" w:cs="Arial"/>
        </w:rPr>
        <w:t xml:space="preserve"> na każde uzasadnione wezwanie Zamawiającego i podmiotu realizującego roboty objęte nadzorem,</w:t>
      </w:r>
    </w:p>
    <w:p w14:paraId="539C607E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proofErr w:type="gramStart"/>
      <w:r w:rsidRPr="00D06512">
        <w:rPr>
          <w:rFonts w:ascii="Arial" w:hAnsi="Arial" w:cs="Arial"/>
        </w:rPr>
        <w:t>udzielenia</w:t>
      </w:r>
      <w:proofErr w:type="gramEnd"/>
      <w:r w:rsidRPr="00D06512">
        <w:rPr>
          <w:rFonts w:ascii="Arial" w:hAnsi="Arial" w:cs="Arial"/>
        </w:rPr>
        <w:t xml:space="preserve"> na żądanie Zamawiającego informacji o stanie realizacji robót,</w:t>
      </w:r>
    </w:p>
    <w:p w14:paraId="312EA62E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proofErr w:type="gramStart"/>
      <w:r w:rsidRPr="00D06512">
        <w:rPr>
          <w:rFonts w:ascii="Arial" w:hAnsi="Arial" w:cs="Arial"/>
        </w:rPr>
        <w:t>informowanie</w:t>
      </w:r>
      <w:proofErr w:type="gramEnd"/>
      <w:r w:rsidRPr="00D06512">
        <w:rPr>
          <w:rFonts w:ascii="Arial" w:hAnsi="Arial" w:cs="Arial"/>
        </w:rPr>
        <w:t xml:space="preserve"> Zamawiającego o postępach robót budowlanych/hydrotechnicznych i wszelkich okolicznościach, które mogłyby mieć wpływ na wydłużenie terminu realizacji inwestycji,</w:t>
      </w:r>
    </w:p>
    <w:p w14:paraId="65A9F578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proofErr w:type="gramStart"/>
      <w:r w:rsidRPr="00D06512">
        <w:rPr>
          <w:rFonts w:ascii="Arial" w:hAnsi="Arial" w:cs="Arial"/>
        </w:rPr>
        <w:t>uczestnictwo</w:t>
      </w:r>
      <w:proofErr w:type="gramEnd"/>
      <w:r w:rsidRPr="00D06512">
        <w:rPr>
          <w:rFonts w:ascii="Arial" w:hAnsi="Arial" w:cs="Arial"/>
        </w:rPr>
        <w:t xml:space="preserve"> w odbiorze robót, w terminie 7 dni od dnia zgłoszenia gotowości odbioru, w tym odbiorów częściowych i odbioru końcowego wykonywanych robót,</w:t>
      </w:r>
    </w:p>
    <w:p w14:paraId="443AF6BA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zapewnienie</w:t>
      </w:r>
      <w:proofErr w:type="gramEnd"/>
      <w:r>
        <w:rPr>
          <w:rFonts w:ascii="Arial" w:hAnsi="Arial" w:cs="Arial"/>
        </w:rPr>
        <w:t xml:space="preserve"> </w:t>
      </w:r>
      <w:r w:rsidRPr="00D06512">
        <w:rPr>
          <w:rFonts w:ascii="Arial" w:hAnsi="Arial" w:cs="Arial"/>
        </w:rPr>
        <w:t>przez okres realizacji robót dyspozycyjności Inspektora nadzoru inwestorskiego w maksymalnym terminie 3 dni roboczych od daty zgłoszenia zaistniałego problemu przez Zamawiającego</w:t>
      </w:r>
      <w:r>
        <w:rPr>
          <w:rFonts w:ascii="Arial" w:hAnsi="Arial" w:cs="Arial"/>
        </w:rPr>
        <w:t xml:space="preserve"> oraz od zgłoszenia wykonawcy prac zakończenia robót zanikających i ulegających zakryciu</w:t>
      </w:r>
    </w:p>
    <w:p w14:paraId="25181A42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proofErr w:type="gramStart"/>
      <w:r w:rsidRPr="00D06512">
        <w:rPr>
          <w:rFonts w:ascii="Arial" w:hAnsi="Arial" w:cs="Arial"/>
        </w:rPr>
        <w:lastRenderedPageBreak/>
        <w:t>weryfikacja</w:t>
      </w:r>
      <w:proofErr w:type="gramEnd"/>
      <w:r w:rsidRPr="00D06512">
        <w:rPr>
          <w:rFonts w:ascii="Arial" w:hAnsi="Arial" w:cs="Arial"/>
        </w:rPr>
        <w:t xml:space="preserve"> i akceptacja otrzymanych dokumentów dotyczących budowy,</w:t>
      </w:r>
    </w:p>
    <w:p w14:paraId="28B423E7" w14:textId="77777777" w:rsidR="00BE03BD" w:rsidRPr="00D06512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proofErr w:type="gramStart"/>
      <w:r w:rsidRPr="00D06512">
        <w:rPr>
          <w:rFonts w:ascii="Arial" w:hAnsi="Arial" w:cs="Arial"/>
        </w:rPr>
        <w:t>współuczestniczenie</w:t>
      </w:r>
      <w:proofErr w:type="gramEnd"/>
      <w:r w:rsidRPr="00D06512">
        <w:rPr>
          <w:rFonts w:ascii="Arial" w:hAnsi="Arial" w:cs="Arial"/>
        </w:rPr>
        <w:t xml:space="preserve"> w kontrolach przeprowadzanych w trakcie realizacji inwestycji, w tym przygotowanie niezbędnych dokumentów dla przeprowadzających kontrole i udzielenie wyjaśnień związanych z realizacją inwestycji,</w:t>
      </w:r>
    </w:p>
    <w:p w14:paraId="21D22B2A" w14:textId="77777777" w:rsidR="00BE03BD" w:rsidRDefault="00BE03BD" w:rsidP="00324B48">
      <w:pPr>
        <w:numPr>
          <w:ilvl w:val="1"/>
          <w:numId w:val="2"/>
        </w:numPr>
        <w:spacing w:after="60" w:line="240" w:lineRule="atLeast"/>
        <w:jc w:val="both"/>
        <w:rPr>
          <w:rFonts w:ascii="Arial" w:hAnsi="Arial" w:cs="Arial"/>
        </w:rPr>
      </w:pPr>
      <w:proofErr w:type="gramStart"/>
      <w:r w:rsidRPr="00D06512">
        <w:rPr>
          <w:rFonts w:ascii="Arial" w:hAnsi="Arial" w:cs="Arial"/>
        </w:rPr>
        <w:t>udział</w:t>
      </w:r>
      <w:proofErr w:type="gramEnd"/>
      <w:r w:rsidRPr="00D06512">
        <w:rPr>
          <w:rFonts w:ascii="Arial" w:hAnsi="Arial" w:cs="Arial"/>
        </w:rPr>
        <w:t xml:space="preserve"> w przeglądach gwarancyjnych wybudowanych obiektów w ciągu 7 dni od zgłoszenia przez Zamawiającego potrzeby wykonania przeglądu,</w:t>
      </w:r>
    </w:p>
    <w:p w14:paraId="16CEA05C" w14:textId="77777777" w:rsidR="00BE03BD" w:rsidRPr="00D06512" w:rsidRDefault="00BE03BD" w:rsidP="00324B48">
      <w:pPr>
        <w:numPr>
          <w:ilvl w:val="1"/>
          <w:numId w:val="2"/>
        </w:numPr>
        <w:spacing w:after="120" w:line="240" w:lineRule="atLeast"/>
        <w:jc w:val="both"/>
        <w:rPr>
          <w:rFonts w:ascii="Arial" w:hAnsi="Arial" w:cs="Arial"/>
        </w:rPr>
      </w:pPr>
      <w:proofErr w:type="gramStart"/>
      <w:r w:rsidRPr="00D06512">
        <w:rPr>
          <w:rFonts w:ascii="Arial" w:hAnsi="Arial" w:cs="Arial"/>
        </w:rPr>
        <w:t>nadzór</w:t>
      </w:r>
      <w:proofErr w:type="gramEnd"/>
      <w:r w:rsidRPr="00D06512">
        <w:rPr>
          <w:rFonts w:ascii="Arial" w:hAnsi="Arial" w:cs="Arial"/>
        </w:rPr>
        <w:t xml:space="preserve"> nad usunięciem wad i usterek w przypadku ich stwierdzenia podczas przeglądu gwarancyjnego.</w:t>
      </w:r>
    </w:p>
    <w:p w14:paraId="0FEAA272" w14:textId="77777777" w:rsidR="00BE03BD" w:rsidRDefault="00BE03BD" w:rsidP="00324B48">
      <w:pPr>
        <w:spacing w:after="120" w:line="240" w:lineRule="atLeast"/>
        <w:jc w:val="both"/>
        <w:rPr>
          <w:rFonts w:ascii="Arial" w:hAnsi="Arial" w:cs="Arial"/>
        </w:rPr>
      </w:pPr>
      <w:r w:rsidRPr="001422F5">
        <w:rPr>
          <w:rFonts w:ascii="Arial" w:hAnsi="Arial" w:cs="Arial"/>
          <w:b/>
          <w:bCs/>
          <w:u w:val="single"/>
        </w:rPr>
        <w:t>Termin wykonania zamówienia i procedura odbioru przedmiotu zamówienia</w:t>
      </w:r>
    </w:p>
    <w:p w14:paraId="3766ABA8" w14:textId="4A49DAA4" w:rsidR="00BE03BD" w:rsidRDefault="00365567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 xml:space="preserve">Przedmiot zamówienia należy wykonać w </w:t>
      </w:r>
      <w:r w:rsidR="00AE1DF0" w:rsidRPr="00BE03BD">
        <w:rPr>
          <w:rFonts w:ascii="Arial" w:hAnsi="Arial" w:cs="Arial"/>
          <w:b/>
          <w:bCs/>
        </w:rPr>
        <w:t xml:space="preserve">ciągu </w:t>
      </w:r>
      <w:r w:rsidR="00710CF0">
        <w:rPr>
          <w:rFonts w:ascii="Arial" w:hAnsi="Arial" w:cs="Arial"/>
          <w:b/>
          <w:bCs/>
        </w:rPr>
        <w:t>dwunastu</w:t>
      </w:r>
      <w:r w:rsidR="006562E7" w:rsidRPr="00BE03BD">
        <w:rPr>
          <w:rFonts w:ascii="Arial" w:hAnsi="Arial" w:cs="Arial"/>
          <w:b/>
          <w:bCs/>
        </w:rPr>
        <w:t xml:space="preserve"> </w:t>
      </w:r>
      <w:r w:rsidRPr="00BE03BD">
        <w:rPr>
          <w:rFonts w:ascii="Arial" w:hAnsi="Arial" w:cs="Arial"/>
          <w:b/>
          <w:bCs/>
        </w:rPr>
        <w:t>miesięcy</w:t>
      </w:r>
      <w:r w:rsidRPr="00BE03BD">
        <w:rPr>
          <w:rFonts w:ascii="Arial" w:hAnsi="Arial" w:cs="Arial"/>
        </w:rPr>
        <w:t xml:space="preserve"> od dnia podpisania umowy, z </w:t>
      </w:r>
      <w:proofErr w:type="gramStart"/>
      <w:r w:rsidRPr="00BE03BD">
        <w:rPr>
          <w:rFonts w:ascii="Arial" w:hAnsi="Arial" w:cs="Arial"/>
        </w:rPr>
        <w:t>tym że</w:t>
      </w:r>
      <w:proofErr w:type="gramEnd"/>
      <w:r w:rsidRPr="00BE03BD">
        <w:rPr>
          <w:rFonts w:ascii="Arial" w:hAnsi="Arial" w:cs="Arial"/>
        </w:rPr>
        <w:t xml:space="preserve"> </w:t>
      </w:r>
      <w:r w:rsidR="00AE1DF0" w:rsidRPr="00BE03BD">
        <w:rPr>
          <w:rFonts w:ascii="Arial" w:hAnsi="Arial" w:cs="Arial"/>
          <w:b/>
          <w:bCs/>
        </w:rPr>
        <w:t xml:space="preserve">w ciągu </w:t>
      </w:r>
      <w:r w:rsidR="0082676E">
        <w:rPr>
          <w:rFonts w:ascii="Arial" w:hAnsi="Arial" w:cs="Arial"/>
          <w:b/>
          <w:bCs/>
        </w:rPr>
        <w:t>dziesięciu</w:t>
      </w:r>
      <w:r w:rsidRPr="00BE03BD">
        <w:rPr>
          <w:rFonts w:ascii="Arial" w:hAnsi="Arial" w:cs="Arial"/>
          <w:b/>
          <w:bCs/>
        </w:rPr>
        <w:t xml:space="preserve"> miesięcy</w:t>
      </w:r>
      <w:r w:rsidRPr="00BE03BD">
        <w:rPr>
          <w:rFonts w:ascii="Arial" w:hAnsi="Arial" w:cs="Arial"/>
        </w:rPr>
        <w:t xml:space="preserve"> Wykonawca zrealizuje I etap przedmiotu zamówienia.</w:t>
      </w:r>
    </w:p>
    <w:p w14:paraId="78D4275E" w14:textId="4E5C950E" w:rsidR="00BE03BD" w:rsidRDefault="00365567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 xml:space="preserve">Po zakończeniu I etapu zamówienia zostanie sporządzony </w:t>
      </w:r>
      <w:r w:rsidRPr="00BE03BD">
        <w:rPr>
          <w:rFonts w:ascii="Arial" w:hAnsi="Arial" w:cs="Arial"/>
          <w:i/>
          <w:iCs/>
        </w:rPr>
        <w:t>Protokół odbioru I</w:t>
      </w:r>
      <w:r w:rsidR="00BE03BD">
        <w:rPr>
          <w:rFonts w:ascii="Arial" w:hAnsi="Arial" w:cs="Arial"/>
          <w:i/>
          <w:iCs/>
        </w:rPr>
        <w:t> </w:t>
      </w:r>
      <w:r w:rsidRPr="00BE03BD">
        <w:rPr>
          <w:rFonts w:ascii="Arial" w:hAnsi="Arial" w:cs="Arial"/>
          <w:i/>
          <w:iCs/>
        </w:rPr>
        <w:t>etapu zamówienia</w:t>
      </w:r>
      <w:r w:rsidRPr="00BE03BD">
        <w:rPr>
          <w:rFonts w:ascii="Arial" w:hAnsi="Arial" w:cs="Arial"/>
        </w:rPr>
        <w:t xml:space="preserve">, który będzie podstawą do wystawienia faktury za zrealizowane prace w ramach I etapu. Płatność za </w:t>
      </w:r>
      <w:r w:rsidR="00D327CB" w:rsidRPr="00BE03BD">
        <w:rPr>
          <w:rFonts w:ascii="Arial" w:hAnsi="Arial" w:cs="Arial"/>
        </w:rPr>
        <w:t>I etap prac nastąpi w 2022</w:t>
      </w:r>
      <w:r w:rsidRPr="00BE03BD">
        <w:rPr>
          <w:rFonts w:ascii="Arial" w:hAnsi="Arial" w:cs="Arial"/>
        </w:rPr>
        <w:t xml:space="preserve"> r.</w:t>
      </w:r>
    </w:p>
    <w:p w14:paraId="7DF72B18" w14:textId="048D6FC5" w:rsidR="00BE03BD" w:rsidRDefault="00365567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 xml:space="preserve">Po zakończeniu II etapu </w:t>
      </w:r>
      <w:r w:rsidR="00710CF0">
        <w:rPr>
          <w:rFonts w:ascii="Arial" w:hAnsi="Arial" w:cs="Arial"/>
        </w:rPr>
        <w:t>zamówienia</w:t>
      </w:r>
      <w:r w:rsidRPr="00BE03BD">
        <w:rPr>
          <w:rFonts w:ascii="Arial" w:hAnsi="Arial" w:cs="Arial"/>
        </w:rPr>
        <w:t xml:space="preserve"> zostanie sporządzony </w:t>
      </w:r>
      <w:r w:rsidRPr="00BE03BD">
        <w:rPr>
          <w:rFonts w:ascii="Arial" w:hAnsi="Arial" w:cs="Arial"/>
          <w:i/>
          <w:iCs/>
        </w:rPr>
        <w:t>Protokół odbioru końcowego</w:t>
      </w:r>
      <w:r w:rsidRPr="00BE03BD">
        <w:rPr>
          <w:rFonts w:ascii="Arial" w:hAnsi="Arial" w:cs="Arial"/>
        </w:rPr>
        <w:t>, który będzie podstawą do wystawienia faktury za zrealizowane prace w ramach II etapu. Płatność za II etap prac nastąpi w 2022 r.</w:t>
      </w:r>
    </w:p>
    <w:p w14:paraId="0E3D31EE" w14:textId="7C5E620A" w:rsidR="00BE03BD" w:rsidRDefault="00365567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 xml:space="preserve">Jeżeli w trakcie odbioru prac zostaną ujawnione wady wykonania przedmiotu umowy lub jego niekompletność, strony wpiszą je do </w:t>
      </w:r>
      <w:r w:rsidRPr="00BE03BD">
        <w:rPr>
          <w:rFonts w:ascii="Arial" w:hAnsi="Arial" w:cs="Arial"/>
          <w:i/>
          <w:iCs/>
        </w:rPr>
        <w:t xml:space="preserve">Protokołu odbioru I etapu </w:t>
      </w:r>
      <w:r w:rsidR="00710CF0">
        <w:rPr>
          <w:rFonts w:ascii="Arial" w:hAnsi="Arial" w:cs="Arial"/>
          <w:i/>
          <w:iCs/>
        </w:rPr>
        <w:t>zamówienia</w:t>
      </w:r>
      <w:r w:rsidR="00710CF0">
        <w:rPr>
          <w:rFonts w:ascii="Arial" w:hAnsi="Arial" w:cs="Arial"/>
        </w:rPr>
        <w:t xml:space="preserve">/ </w:t>
      </w:r>
      <w:r w:rsidRPr="00BE03BD">
        <w:rPr>
          <w:rFonts w:ascii="Arial" w:hAnsi="Arial" w:cs="Arial"/>
          <w:i/>
          <w:iCs/>
        </w:rPr>
        <w:t>końcowego</w:t>
      </w:r>
      <w:r w:rsidRPr="00BE03BD">
        <w:rPr>
          <w:rFonts w:ascii="Arial" w:hAnsi="Arial" w:cs="Arial"/>
        </w:rPr>
        <w:t xml:space="preserve"> i wyznaczą termin do ich usunięcia. W takiej sytuacji za dzień odbioru przyjmuje się dzień, w którym strony podpisały </w:t>
      </w:r>
      <w:r w:rsidRPr="00BE03BD">
        <w:rPr>
          <w:rFonts w:ascii="Arial" w:hAnsi="Arial" w:cs="Arial"/>
          <w:i/>
          <w:iCs/>
        </w:rPr>
        <w:t xml:space="preserve">Protokół odbioru I etapu </w:t>
      </w:r>
      <w:r w:rsidR="00710CF0">
        <w:rPr>
          <w:rFonts w:ascii="Arial" w:hAnsi="Arial" w:cs="Arial"/>
          <w:i/>
          <w:iCs/>
        </w:rPr>
        <w:t>zamówienia</w:t>
      </w:r>
      <w:r w:rsidR="00710CF0">
        <w:rPr>
          <w:rFonts w:ascii="Arial" w:hAnsi="Arial" w:cs="Arial"/>
        </w:rPr>
        <w:t xml:space="preserve">/ </w:t>
      </w:r>
      <w:r w:rsidRPr="00BE03BD">
        <w:rPr>
          <w:rFonts w:ascii="Arial" w:hAnsi="Arial" w:cs="Arial"/>
          <w:i/>
          <w:iCs/>
        </w:rPr>
        <w:t>końcowego</w:t>
      </w:r>
      <w:r w:rsidRPr="00BE03BD">
        <w:rPr>
          <w:rFonts w:ascii="Arial" w:hAnsi="Arial" w:cs="Arial"/>
        </w:rPr>
        <w:t xml:space="preserve"> bez wad.</w:t>
      </w:r>
    </w:p>
    <w:p w14:paraId="5CB134D3" w14:textId="77777777" w:rsidR="00BE03BD" w:rsidRDefault="00365567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>Jeżeli podczas odbioru zostanie stwierdzone, że przedmiot umowy nie został w pełni wykonany z powodu niezakończonych prac, Zamawiający może odmówić odbioru.</w:t>
      </w:r>
    </w:p>
    <w:p w14:paraId="154479CB" w14:textId="77777777" w:rsidR="00BE03BD" w:rsidRDefault="00365567" w:rsidP="00365567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>Na fakturach wystawionych przez Wykonawcę konieczne jest zamieszczenie dokładnej nazwy zamówienia wraz z podaniem nazwy zadania i numeru etapu prac, którego dotyczy faktura.</w:t>
      </w:r>
    </w:p>
    <w:p w14:paraId="7F010CE0" w14:textId="77777777" w:rsidR="00BE03BD" w:rsidRDefault="00365567" w:rsidP="00BE03BD">
      <w:p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  <w:b/>
          <w:bCs/>
          <w:u w:val="single"/>
        </w:rPr>
        <w:t>Warunki wykonania zamówienia</w:t>
      </w:r>
    </w:p>
    <w:p w14:paraId="6657ED0D" w14:textId="77777777" w:rsidR="00BE03BD" w:rsidRDefault="00365567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>Wykonawca wykaże, że dysponuje osobą posiadającą odpowiednie kwalifikacje i uprawnienia budowlane do kierowania robotami budowlanymi w zakresie prac hydrotechnicznych.</w:t>
      </w:r>
    </w:p>
    <w:p w14:paraId="562DF957" w14:textId="77777777" w:rsidR="00BE03BD" w:rsidRDefault="00365567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 xml:space="preserve">Wykonawca zapewni na swój koszt zastępcę, posiadającego odpowiednie </w:t>
      </w:r>
      <w:proofErr w:type="gramStart"/>
      <w:r w:rsidRPr="00BE03BD">
        <w:rPr>
          <w:rFonts w:ascii="Arial" w:hAnsi="Arial" w:cs="Arial"/>
        </w:rPr>
        <w:t>uprawnienia  budowlane</w:t>
      </w:r>
      <w:proofErr w:type="gramEnd"/>
      <w:r w:rsidRPr="00BE03BD">
        <w:rPr>
          <w:rFonts w:ascii="Arial" w:hAnsi="Arial" w:cs="Arial"/>
        </w:rPr>
        <w:t xml:space="preserve"> i doświadczenie zawodowe w przypadku niemożliwości wykonywania swoich obowiązków.</w:t>
      </w:r>
    </w:p>
    <w:p w14:paraId="3CC374D8" w14:textId="77777777" w:rsidR="00BE03BD" w:rsidRDefault="00365567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>Wykonawca powinien samodzielnie zapewniać sprzęt i wyposażenie, konieczne do realizacji przedmiotu zamówienia.</w:t>
      </w:r>
    </w:p>
    <w:p w14:paraId="31664E13" w14:textId="7C972C20" w:rsidR="0021428D" w:rsidRDefault="00BE03BD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 w:rsidRPr="00BE03BD">
        <w:rPr>
          <w:rFonts w:ascii="Arial" w:hAnsi="Arial" w:cs="Arial"/>
        </w:rPr>
        <w:t>Obszar Natura 2000 Pływające wyspy pod Rekowem pokrywają torfowiska mszarne (siedliska 7110, 7140) występujące przy śródleśnych jeziorach (siedlisko 3160)</w:t>
      </w:r>
      <w:r>
        <w:rPr>
          <w:rFonts w:ascii="Arial" w:hAnsi="Arial" w:cs="Arial"/>
        </w:rPr>
        <w:t xml:space="preserve"> otoczone lasem</w:t>
      </w:r>
      <w:r w:rsidRPr="00BE03BD">
        <w:rPr>
          <w:rFonts w:ascii="Arial" w:hAnsi="Arial" w:cs="Arial"/>
        </w:rPr>
        <w:t>. W</w:t>
      </w:r>
      <w:r>
        <w:rPr>
          <w:rFonts w:ascii="Arial" w:hAnsi="Arial" w:cs="Arial"/>
        </w:rPr>
        <w:t> </w:t>
      </w:r>
      <w:r w:rsidRPr="00BE03BD">
        <w:rPr>
          <w:rFonts w:ascii="Arial" w:hAnsi="Arial" w:cs="Arial"/>
        </w:rPr>
        <w:t>obszarze występuje sieć rowów melioracyjnych, odprowadzających wody z</w:t>
      </w:r>
      <w:r>
        <w:rPr>
          <w:rFonts w:ascii="Arial" w:hAnsi="Arial" w:cs="Arial"/>
        </w:rPr>
        <w:t> </w:t>
      </w:r>
      <w:r w:rsidRPr="00BE03BD">
        <w:rPr>
          <w:rFonts w:ascii="Arial" w:hAnsi="Arial" w:cs="Arial"/>
        </w:rPr>
        <w:t>torfowisk, jak również z jeziorek dystroficznych.</w:t>
      </w:r>
      <w:r>
        <w:rPr>
          <w:rFonts w:ascii="Arial" w:hAnsi="Arial" w:cs="Arial"/>
        </w:rPr>
        <w:t xml:space="preserve"> </w:t>
      </w:r>
      <w:r w:rsidR="00365567" w:rsidRPr="00BE03BD">
        <w:rPr>
          <w:rFonts w:ascii="Arial" w:hAnsi="Arial" w:cs="Arial"/>
        </w:rPr>
        <w:t>Ze względu na stan dróg gruntowych oraz lokalizację zastawek na podmokłym terenie cennym przyrodniczo, dojazd i dojście do zastawek mogą być utrudnione.</w:t>
      </w:r>
    </w:p>
    <w:p w14:paraId="4E84CECC" w14:textId="7771C47C" w:rsidR="00710CF0" w:rsidRPr="00BE03BD" w:rsidRDefault="00710CF0" w:rsidP="00BE03BD">
      <w:pPr>
        <w:numPr>
          <w:ilvl w:val="0"/>
          <w:numId w:val="1"/>
        </w:numPr>
        <w:spacing w:after="120"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710CF0">
        <w:rPr>
          <w:rFonts w:ascii="Arial" w:hAnsi="Arial" w:cs="Arial"/>
        </w:rPr>
        <w:t>race budowlane</w:t>
      </w:r>
      <w:r>
        <w:rPr>
          <w:rFonts w:ascii="Arial" w:hAnsi="Arial" w:cs="Arial"/>
        </w:rPr>
        <w:t xml:space="preserve"> </w:t>
      </w:r>
      <w:r w:rsidRPr="00710CF0">
        <w:rPr>
          <w:rFonts w:ascii="Arial" w:hAnsi="Arial" w:cs="Arial"/>
        </w:rPr>
        <w:t>mogą być prowadzone poza okresem lęgowym ptaków, tj. pomiędzy 15 sierpnia a 15 marca, zgodnie z Zarządzeniem Regionalnego Dyrektora Ochrony Środowiska w Gdańsku z dnia 4 listopada 2020 r. w sprawie ustanowienia planu zadań ochronnych dla rezerwatu przyrody „Lisia Kępa”.</w:t>
      </w:r>
    </w:p>
    <w:sectPr w:rsidR="00710CF0" w:rsidRPr="00BE03BD" w:rsidSect="00693C0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20FB2E" w14:textId="77777777" w:rsidR="00DC4F02" w:rsidRDefault="003D2120">
      <w:pPr>
        <w:spacing w:after="0" w:line="240" w:lineRule="auto"/>
      </w:pPr>
      <w:r>
        <w:separator/>
      </w:r>
    </w:p>
  </w:endnote>
  <w:endnote w:type="continuationSeparator" w:id="0">
    <w:p w14:paraId="43DC43C3" w14:textId="77777777" w:rsidR="00DC4F02" w:rsidRDefault="003D2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EE51B" w14:textId="77777777" w:rsidR="00693C05" w:rsidRPr="00693C05" w:rsidRDefault="004F0123" w:rsidP="00693C05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/>
      </w:rPr>
    </w:pPr>
    <w:r w:rsidRPr="00271CC6">
      <w:rPr>
        <w:rFonts w:ascii="Calibri" w:hAnsi="Calibri"/>
      </w:rPr>
      <w:t xml:space="preserve">Strona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PAGE</w:instrText>
    </w:r>
    <w:r w:rsidRPr="00271CC6">
      <w:rPr>
        <w:rFonts w:ascii="Calibri" w:hAnsi="Calibri"/>
        <w:bCs/>
      </w:rPr>
      <w:fldChar w:fldCharType="separate"/>
    </w:r>
    <w:r w:rsidR="00112151">
      <w:rPr>
        <w:rFonts w:ascii="Calibri" w:hAnsi="Calibri"/>
        <w:bCs/>
        <w:noProof/>
      </w:rPr>
      <w:t>3</w:t>
    </w:r>
    <w:r w:rsidRPr="00271CC6">
      <w:rPr>
        <w:rFonts w:ascii="Calibri" w:hAnsi="Calibri"/>
        <w:bCs/>
      </w:rPr>
      <w:fldChar w:fldCharType="end"/>
    </w:r>
    <w:r w:rsidRPr="00271CC6">
      <w:rPr>
        <w:rFonts w:ascii="Calibri" w:hAnsi="Calibri"/>
      </w:rPr>
      <w:t xml:space="preserve"> z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NUMPAGES</w:instrText>
    </w:r>
    <w:r w:rsidRPr="00271CC6">
      <w:rPr>
        <w:rFonts w:ascii="Calibri" w:hAnsi="Calibri"/>
        <w:bCs/>
      </w:rPr>
      <w:fldChar w:fldCharType="separate"/>
    </w:r>
    <w:r w:rsidR="00112151">
      <w:rPr>
        <w:rFonts w:ascii="Calibri" w:hAnsi="Calibri"/>
        <w:bCs/>
        <w:noProof/>
      </w:rPr>
      <w:t>3</w:t>
    </w:r>
    <w:r w:rsidRPr="00271CC6">
      <w:rPr>
        <w:rFonts w:ascii="Calibri" w:hAnsi="Calibri"/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FDCCD" w14:textId="77777777" w:rsidR="00693C05" w:rsidRPr="00271CC6" w:rsidRDefault="004F0123" w:rsidP="00693C05">
    <w:pPr>
      <w:tabs>
        <w:tab w:val="center" w:pos="4536"/>
        <w:tab w:val="right" w:pos="9072"/>
      </w:tabs>
      <w:spacing w:after="0" w:line="240" w:lineRule="auto"/>
      <w:rPr>
        <w:rFonts w:ascii="Calibri" w:hAnsi="Calibri"/>
      </w:rPr>
    </w:pPr>
    <w:r w:rsidRPr="00B22A68">
      <w:rPr>
        <w:rFonts w:ascii="Calibri" w:hAnsi="Calibri"/>
        <w:noProof/>
        <w:lang w:eastAsia="pl-PL"/>
      </w:rPr>
      <w:drawing>
        <wp:inline distT="0" distB="0" distL="0" distR="0" wp14:anchorId="601A523A" wp14:editId="6CD15E46">
          <wp:extent cx="5760720" cy="98996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9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46A9EB" w14:textId="77777777" w:rsidR="00693C05" w:rsidRPr="00271CC6" w:rsidRDefault="004F0123" w:rsidP="00693C05">
    <w:pPr>
      <w:tabs>
        <w:tab w:val="center" w:pos="4536"/>
        <w:tab w:val="right" w:pos="9072"/>
      </w:tabs>
      <w:spacing w:before="120" w:after="0" w:line="240" w:lineRule="auto"/>
      <w:rPr>
        <w:rFonts w:ascii="Calibri" w:hAnsi="Calibri"/>
      </w:rPr>
    </w:pPr>
    <w:r w:rsidRPr="00B22A68">
      <w:rPr>
        <w:rFonts w:ascii="Calibri" w:hAnsi="Calibri"/>
        <w:noProof/>
        <w:lang w:eastAsia="pl-PL"/>
      </w:rPr>
      <w:drawing>
        <wp:inline distT="0" distB="0" distL="0" distR="0" wp14:anchorId="371A9027" wp14:editId="1118F13A">
          <wp:extent cx="5753100" cy="571500"/>
          <wp:effectExtent l="0" t="0" r="0" b="0"/>
          <wp:docPr id="3" name="Obraz 3" descr="FE-POIŚ+GDOŚ+RDOŚ_Gdańsk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FE-POIŚ+GDOŚ+RDOŚ_Gdańsk+UE-FS poziom 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F1898A" w14:textId="77777777" w:rsidR="00693C05" w:rsidRPr="00693C05" w:rsidRDefault="004F0123" w:rsidP="00693C05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/>
      </w:rPr>
    </w:pPr>
    <w:r w:rsidRPr="00271CC6">
      <w:rPr>
        <w:rFonts w:ascii="Calibri" w:hAnsi="Calibri"/>
      </w:rPr>
      <w:t xml:space="preserve">Strona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PAGE</w:instrText>
    </w:r>
    <w:r w:rsidRPr="00271CC6">
      <w:rPr>
        <w:rFonts w:ascii="Calibri" w:hAnsi="Calibri"/>
        <w:bCs/>
      </w:rPr>
      <w:fldChar w:fldCharType="separate"/>
    </w:r>
    <w:r w:rsidR="00112151">
      <w:rPr>
        <w:rFonts w:ascii="Calibri" w:hAnsi="Calibri"/>
        <w:bCs/>
        <w:noProof/>
      </w:rPr>
      <w:t>1</w:t>
    </w:r>
    <w:r w:rsidRPr="00271CC6">
      <w:rPr>
        <w:rFonts w:ascii="Calibri" w:hAnsi="Calibri"/>
        <w:bCs/>
      </w:rPr>
      <w:fldChar w:fldCharType="end"/>
    </w:r>
    <w:r w:rsidRPr="00271CC6">
      <w:rPr>
        <w:rFonts w:ascii="Calibri" w:hAnsi="Calibri"/>
      </w:rPr>
      <w:t xml:space="preserve"> z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NUMPAGES</w:instrText>
    </w:r>
    <w:r w:rsidRPr="00271CC6">
      <w:rPr>
        <w:rFonts w:ascii="Calibri" w:hAnsi="Calibri"/>
        <w:bCs/>
      </w:rPr>
      <w:fldChar w:fldCharType="separate"/>
    </w:r>
    <w:r w:rsidR="00112151">
      <w:rPr>
        <w:rFonts w:ascii="Calibri" w:hAnsi="Calibri"/>
        <w:bCs/>
        <w:noProof/>
      </w:rPr>
      <w:t>3</w:t>
    </w:r>
    <w:r w:rsidRPr="00271CC6">
      <w:rPr>
        <w:rFonts w:ascii="Calibri" w:hAnsi="Calibr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13016" w14:textId="77777777" w:rsidR="00DC4F02" w:rsidRDefault="003D2120">
      <w:pPr>
        <w:spacing w:after="0" w:line="240" w:lineRule="auto"/>
      </w:pPr>
      <w:r>
        <w:separator/>
      </w:r>
    </w:p>
  </w:footnote>
  <w:footnote w:type="continuationSeparator" w:id="0">
    <w:p w14:paraId="4703F9EE" w14:textId="77777777" w:rsidR="00DC4F02" w:rsidRDefault="003D2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D6F81" w14:textId="77777777" w:rsidR="00693C05" w:rsidRDefault="00112151" w:rsidP="00693C05">
    <w:pPr>
      <w:pStyle w:val="Nagwek"/>
      <w:ind w:left="-70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538468" w14:textId="77777777" w:rsidR="006D7030" w:rsidRDefault="004F0123" w:rsidP="006D7030">
    <w:pPr>
      <w:pStyle w:val="Nagwek"/>
      <w:ind w:left="-851"/>
    </w:pPr>
    <w:r>
      <w:rPr>
        <w:noProof/>
        <w:lang w:eastAsia="pl-PL"/>
      </w:rPr>
      <w:drawing>
        <wp:inline distT="0" distB="0" distL="0" distR="0" wp14:anchorId="5AEFF8DC" wp14:editId="432AE830">
          <wp:extent cx="4905375" cy="9429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07CD2"/>
    <w:multiLevelType w:val="hybridMultilevel"/>
    <w:tmpl w:val="A604908C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04728"/>
    <w:multiLevelType w:val="hybridMultilevel"/>
    <w:tmpl w:val="308E02F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1A6CAD"/>
    <w:multiLevelType w:val="hybridMultilevel"/>
    <w:tmpl w:val="3BE2CB64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04675"/>
    <w:multiLevelType w:val="hybridMultilevel"/>
    <w:tmpl w:val="3BE2CB64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713F0A"/>
    <w:multiLevelType w:val="hybridMultilevel"/>
    <w:tmpl w:val="5E905048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567"/>
    <w:rsid w:val="00010284"/>
    <w:rsid w:val="000249E0"/>
    <w:rsid w:val="00112151"/>
    <w:rsid w:val="0018327F"/>
    <w:rsid w:val="0021428D"/>
    <w:rsid w:val="00242BD7"/>
    <w:rsid w:val="00324B48"/>
    <w:rsid w:val="00365567"/>
    <w:rsid w:val="0036792B"/>
    <w:rsid w:val="003D2120"/>
    <w:rsid w:val="004F0123"/>
    <w:rsid w:val="00575BEB"/>
    <w:rsid w:val="006562E7"/>
    <w:rsid w:val="006A1906"/>
    <w:rsid w:val="00710CF0"/>
    <w:rsid w:val="00791E14"/>
    <w:rsid w:val="007D3061"/>
    <w:rsid w:val="0082676E"/>
    <w:rsid w:val="00AE1DF0"/>
    <w:rsid w:val="00BE03BD"/>
    <w:rsid w:val="00D327CB"/>
    <w:rsid w:val="00DC4F02"/>
    <w:rsid w:val="00E708C9"/>
    <w:rsid w:val="00EC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4A6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56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-s">
    <w:name w:val="a_lb-s"/>
    <w:basedOn w:val="Domylnaczcionkaakapitu"/>
    <w:rsid w:val="00365567"/>
  </w:style>
  <w:style w:type="paragraph" w:styleId="Nagwek">
    <w:name w:val="header"/>
    <w:basedOn w:val="Normalny"/>
    <w:link w:val="NagwekZnak"/>
    <w:uiPriority w:val="99"/>
    <w:unhideWhenUsed/>
    <w:rsid w:val="00365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5567"/>
  </w:style>
  <w:style w:type="paragraph" w:styleId="Tekstdymka">
    <w:name w:val="Balloon Text"/>
    <w:basedOn w:val="Normalny"/>
    <w:link w:val="TekstdymkaZnak"/>
    <w:uiPriority w:val="99"/>
    <w:semiHidden/>
    <w:unhideWhenUsed/>
    <w:rsid w:val="00365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56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6556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2B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2B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2B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2B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2BD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56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-s">
    <w:name w:val="a_lb-s"/>
    <w:basedOn w:val="Domylnaczcionkaakapitu"/>
    <w:rsid w:val="00365567"/>
  </w:style>
  <w:style w:type="paragraph" w:styleId="Nagwek">
    <w:name w:val="header"/>
    <w:basedOn w:val="Normalny"/>
    <w:link w:val="NagwekZnak"/>
    <w:uiPriority w:val="99"/>
    <w:unhideWhenUsed/>
    <w:rsid w:val="00365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5567"/>
  </w:style>
  <w:style w:type="paragraph" w:styleId="Tekstdymka">
    <w:name w:val="Balloon Text"/>
    <w:basedOn w:val="Normalny"/>
    <w:link w:val="TekstdymkaZnak"/>
    <w:uiPriority w:val="99"/>
    <w:semiHidden/>
    <w:unhideWhenUsed/>
    <w:rsid w:val="00365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56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6556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2B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2B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2B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2B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2B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1127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i.michalak</dc:creator>
  <cp:lastModifiedBy>Izabela Wawrzyniak-Karłowska</cp:lastModifiedBy>
  <cp:revision>14</cp:revision>
  <cp:lastPrinted>2021-11-08T10:47:00Z</cp:lastPrinted>
  <dcterms:created xsi:type="dcterms:W3CDTF">2021-07-20T12:13:00Z</dcterms:created>
  <dcterms:modified xsi:type="dcterms:W3CDTF">2021-11-08T11:03:00Z</dcterms:modified>
</cp:coreProperties>
</file>